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155E0" w14:textId="3B8C1BAE" w:rsidR="00FC4C1A" w:rsidRDefault="0015591D" w:rsidP="006D55C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III.6</w:t>
      </w:r>
      <w:r w:rsidR="006D55C1">
        <w:rPr>
          <w:rFonts w:ascii="Times New Roman" w:hAnsi="Times New Roman"/>
          <w:b/>
          <w:sz w:val="24"/>
          <w:szCs w:val="24"/>
        </w:rPr>
        <w:t>.</w:t>
      </w:r>
      <w:r w:rsidR="001307A0">
        <w:rPr>
          <w:rFonts w:ascii="Times New Roman" w:hAnsi="Times New Roman"/>
          <w:b/>
          <w:sz w:val="24"/>
          <w:szCs w:val="24"/>
        </w:rPr>
        <w:t>1.3A</w:t>
      </w:r>
      <w:r w:rsidR="006D55C1">
        <w:rPr>
          <w:rFonts w:ascii="Times New Roman" w:hAnsi="Times New Roman"/>
          <w:b/>
          <w:sz w:val="24"/>
          <w:szCs w:val="24"/>
        </w:rPr>
        <w:t xml:space="preserve"> - </w:t>
      </w:r>
      <w:r w:rsidR="00FC4C1A" w:rsidRPr="006D55C1">
        <w:rPr>
          <w:rFonts w:ascii="Times New Roman" w:hAnsi="Times New Roman"/>
          <w:b/>
          <w:sz w:val="24"/>
          <w:szCs w:val="24"/>
        </w:rPr>
        <w:t xml:space="preserve">Internet </w:t>
      </w:r>
      <w:r w:rsidR="00FC4C1A" w:rsidRPr="00EC3B53">
        <w:rPr>
          <w:rFonts w:ascii="Times New Roman" w:hAnsi="Times New Roman"/>
          <w:i/>
          <w:sz w:val="24"/>
          <w:szCs w:val="24"/>
        </w:rPr>
        <w:t>(pubblicità online)</w:t>
      </w:r>
    </w:p>
    <w:p w14:paraId="0C50F358" w14:textId="2BFD3C30" w:rsidR="00ED661B" w:rsidRDefault="00ED661B" w:rsidP="006D55C1">
      <w:pPr>
        <w:spacing w:after="0" w:line="240" w:lineRule="auto"/>
        <w:rPr>
          <w:ins w:id="0" w:author="Zacchi Giovanni" w:date="2022-05-06T10:24:00Z"/>
          <w:rFonts w:ascii="Times New Roman" w:hAnsi="Times New Roman"/>
          <w:i/>
          <w:sz w:val="24"/>
          <w:szCs w:val="24"/>
        </w:rPr>
      </w:pPr>
    </w:p>
    <w:p w14:paraId="2CFABD21" w14:textId="77777777" w:rsidR="00D753EC" w:rsidRPr="00EC3B53" w:rsidRDefault="00D753EC" w:rsidP="006D55C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61407401" w14:textId="77777777" w:rsidR="00E26BF9" w:rsidRDefault="007E0DA7" w:rsidP="00E26B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I processi di trasformazione digitale di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economia e società, stimolati dallo sviluppo di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infrastrutture di telecomunicazioni fisse e mobili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che consentono un’offerta di connettività sempre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più capillare e diffusa, contribuiscono all’incremento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della fruizione di internet, in particolare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delle piattaforme online, per le quali continua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ad assistersi a un’espansione della propria posizione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nello scenario competitivo. </w:t>
      </w:r>
    </w:p>
    <w:p w14:paraId="06975344" w14:textId="4F52E6F2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La perdurante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crescita delle piattaforme è un fenomeno di portata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globale, </w:t>
      </w:r>
      <w:r w:rsidR="001C0C8F" w:rsidRPr="00E26BF9">
        <w:rPr>
          <w:rFonts w:ascii="Times New Roman" w:hAnsi="Times New Roman" w:cs="Times New Roman"/>
          <w:sz w:val="24"/>
          <w:szCs w:val="24"/>
        </w:rPr>
        <w:t xml:space="preserve">facilmente </w:t>
      </w:r>
      <w:r w:rsidR="001C0C8F">
        <w:rPr>
          <w:rFonts w:ascii="Times New Roman" w:hAnsi="Times New Roman" w:cs="Times New Roman"/>
          <w:sz w:val="24"/>
          <w:szCs w:val="24"/>
        </w:rPr>
        <w:t>riscontrabile</w:t>
      </w:r>
      <w:r w:rsidRPr="00D753EC">
        <w:rPr>
          <w:rFonts w:ascii="Times New Roman" w:hAnsi="Times New Roman" w:cs="Times New Roman"/>
          <w:sz w:val="24"/>
          <w:szCs w:val="24"/>
        </w:rPr>
        <w:t xml:space="preserve"> se si guarda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anche solo ai ricavi conseguiti nei mercati delle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comunicazioni.</w:t>
      </w:r>
    </w:p>
    <w:p w14:paraId="3AB905F8" w14:textId="416A9D36" w:rsidR="00E26BF9" w:rsidRDefault="007E0DA7" w:rsidP="00E26B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In Italia in corrispondenza dell’entrata delle piattaforme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nei diversi ambiti di attività </w:t>
      </w:r>
      <w:r w:rsidR="001C0C8F" w:rsidRPr="00E26BF9">
        <w:rPr>
          <w:rFonts w:ascii="Times New Roman" w:hAnsi="Times New Roman" w:cs="Times New Roman"/>
          <w:sz w:val="24"/>
          <w:szCs w:val="24"/>
        </w:rPr>
        <w:t xml:space="preserve">che </w:t>
      </w:r>
      <w:r w:rsidR="001C0C8F">
        <w:rPr>
          <w:rFonts w:ascii="Times New Roman" w:hAnsi="Times New Roman" w:cs="Times New Roman"/>
          <w:sz w:val="24"/>
          <w:szCs w:val="24"/>
        </w:rPr>
        <w:t>compongono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il settore delle comunicazioni, si è assistito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progressivamente a un aumento del </w:t>
      </w:r>
      <w:r w:rsidR="00F40F4D" w:rsidRPr="00E26BF9">
        <w:rPr>
          <w:rFonts w:ascii="Times New Roman" w:hAnsi="Times New Roman" w:cs="Times New Roman"/>
          <w:sz w:val="24"/>
          <w:szCs w:val="24"/>
        </w:rPr>
        <w:t xml:space="preserve">peso </w:t>
      </w:r>
      <w:r w:rsidR="00F40F4D">
        <w:rPr>
          <w:rFonts w:ascii="Times New Roman" w:hAnsi="Times New Roman" w:cs="Times New Roman"/>
          <w:sz w:val="24"/>
          <w:szCs w:val="24"/>
        </w:rPr>
        <w:t>delle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stesse. </w:t>
      </w:r>
    </w:p>
    <w:p w14:paraId="46987217" w14:textId="514C9C3B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Nel dettaglio, nel settore pubblicitario, nel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quale le piattaforme si sono affacciate almeno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dal 2010, la relativa quota risulta più che raddoppiata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in cinque anni. Considerando l’insieme dei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ricavi del settore dei media, comprensivo anche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delle entrate derivanti dagli utenti e dei contributi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pubblici, la quota dei ricavi delle piattaforme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- le cui offerte di servizi audiovisivi a pagamento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diventano più significative a partire dal 2016 -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passa dal 9% del 2016 al 25% del 2020. Infine,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anche ampliando ulteriormente la valutazione,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includendo i servizi postali (con particolare riferimento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alla consegna dei pacchi) per i quali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l’ingresso delle piattaforme è ancora più recente,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l’incidenza delle piattaforme sul totale si rivela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triplicata (dal 7% nel 2016 al 23% nel 2020).</w:t>
      </w:r>
    </w:p>
    <w:p w14:paraId="560605EF" w14:textId="77777777" w:rsidR="00E26BF9" w:rsidRDefault="00E26BF9" w:rsidP="00E26B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7E0DA7" w:rsidRPr="00D753EC">
        <w:rPr>
          <w:rFonts w:ascii="Times New Roman" w:hAnsi="Times New Roman" w:cs="Times New Roman"/>
          <w:sz w:val="24"/>
          <w:szCs w:val="24"/>
        </w:rPr>
        <w:t>’emergenza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0DA7" w:rsidRPr="00D753EC">
        <w:rPr>
          <w:rFonts w:ascii="Times New Roman" w:hAnsi="Times New Roman" w:cs="Times New Roman"/>
          <w:sz w:val="24"/>
          <w:szCs w:val="24"/>
        </w:rPr>
        <w:t>sanitaria determinata dalla diffusione 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0DA7" w:rsidRPr="00D753EC">
        <w:rPr>
          <w:rFonts w:ascii="Times New Roman" w:hAnsi="Times New Roman" w:cs="Times New Roman"/>
          <w:sz w:val="24"/>
          <w:szCs w:val="24"/>
        </w:rPr>
        <w:t>coronavirus ha contribuito ad accelerare i processi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0DA7" w:rsidRPr="00D753EC">
        <w:rPr>
          <w:rFonts w:ascii="Times New Roman" w:hAnsi="Times New Roman" w:cs="Times New Roman"/>
          <w:sz w:val="24"/>
          <w:szCs w:val="24"/>
        </w:rPr>
        <w:t>di trasformazione della domanda e dell’offerta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0DA7" w:rsidRPr="00D753EC">
        <w:rPr>
          <w:rFonts w:ascii="Times New Roman" w:hAnsi="Times New Roman" w:cs="Times New Roman"/>
          <w:sz w:val="24"/>
          <w:szCs w:val="24"/>
        </w:rPr>
        <w:t>nei settori delle comunicazioni nei quali 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0DA7" w:rsidRPr="00D753EC">
        <w:rPr>
          <w:rFonts w:ascii="Times New Roman" w:hAnsi="Times New Roman" w:cs="Times New Roman"/>
          <w:sz w:val="24"/>
          <w:szCs w:val="24"/>
        </w:rPr>
        <w:t>piattaforme sono attive, esacerbando alcune criticità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0DA7" w:rsidRPr="00D753EC">
        <w:rPr>
          <w:rFonts w:ascii="Times New Roman" w:hAnsi="Times New Roman" w:cs="Times New Roman"/>
          <w:sz w:val="24"/>
          <w:szCs w:val="24"/>
        </w:rPr>
        <w:t>e debolezze strutturali, soprattutto in quei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0DA7" w:rsidRPr="00D753EC">
        <w:rPr>
          <w:rFonts w:ascii="Times New Roman" w:hAnsi="Times New Roman" w:cs="Times New Roman"/>
          <w:sz w:val="24"/>
          <w:szCs w:val="24"/>
        </w:rPr>
        <w:t>comparti che prima del 2020 avevano manifestato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0DA7" w:rsidRPr="00D753EC">
        <w:rPr>
          <w:rFonts w:ascii="Times New Roman" w:hAnsi="Times New Roman" w:cs="Times New Roman"/>
          <w:sz w:val="24"/>
          <w:szCs w:val="24"/>
        </w:rPr>
        <w:t>una difficoltà a rispondere ai mutati modelli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0DA7" w:rsidRPr="00D753EC">
        <w:rPr>
          <w:rFonts w:ascii="Times New Roman" w:hAnsi="Times New Roman" w:cs="Times New Roman"/>
          <w:sz w:val="24"/>
          <w:szCs w:val="24"/>
        </w:rPr>
        <w:t xml:space="preserve">di consumo e produzione. </w:t>
      </w:r>
    </w:p>
    <w:p w14:paraId="27FB3F8A" w14:textId="77777777" w:rsidR="00E26BF9" w:rsidRDefault="007E0DA7" w:rsidP="00E26B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La crisi economica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si è tradotta in una generale contrazione dei ricavi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per i media tradizionali. Diversamente, per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le piattaforme si conferma la dinamica crescente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degli introiti conseguiti e, di conseguenza, si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rafforza il loro peso rispetto agli altri operatori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dei mezzi di informazione. </w:t>
      </w:r>
    </w:p>
    <w:p w14:paraId="519E532D" w14:textId="79C05A67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Nel settore dei servizi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postali, invece, le entrate riconducibili alla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consegna pacchi, in tendenziale crescita anche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prima della diffusione del contagio in Italia, mostrano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un significativo aumento durante il periodo</w:t>
      </w:r>
      <w:r w:rsidR="00E26BF9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di </w:t>
      </w:r>
      <w:r w:rsidRPr="00D753EC">
        <w:rPr>
          <w:rFonts w:ascii="Times New Roman" w:hAnsi="Times New Roman" w:cs="Times New Roman"/>
          <w:i/>
          <w:iCs/>
          <w:sz w:val="24"/>
          <w:szCs w:val="24"/>
        </w:rPr>
        <w:t xml:space="preserve">lockdown </w:t>
      </w:r>
      <w:r w:rsidRPr="00D753EC">
        <w:rPr>
          <w:rFonts w:ascii="Times New Roman" w:hAnsi="Times New Roman" w:cs="Times New Roman"/>
          <w:sz w:val="24"/>
          <w:szCs w:val="24"/>
        </w:rPr>
        <w:t>e nei mesi successivi</w:t>
      </w:r>
      <w:r w:rsidR="00381F2E">
        <w:rPr>
          <w:rFonts w:ascii="Times New Roman" w:hAnsi="Times New Roman" w:cs="Times New Roman"/>
          <w:sz w:val="24"/>
          <w:szCs w:val="24"/>
        </w:rPr>
        <w:t xml:space="preserve">, </w:t>
      </w:r>
      <w:r w:rsidRPr="00D753EC">
        <w:rPr>
          <w:rFonts w:ascii="Times New Roman" w:hAnsi="Times New Roman" w:cs="Times New Roman"/>
          <w:sz w:val="24"/>
          <w:szCs w:val="24"/>
        </w:rPr>
        <w:t>trainati dall’incremento degli acquisti</w:t>
      </w:r>
    </w:p>
    <w:p w14:paraId="0A8C05C9" w14:textId="1649ACD8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effettuati online. Nondimeno, anche in questo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comparto è possibile apprezzare un’accresciuta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rilevanza delle piattaforme online, in ragione, tra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l’altro, della stretta interdipendenza tra l’</w:t>
      </w:r>
      <w:r w:rsidRPr="00D753EC">
        <w:rPr>
          <w:rFonts w:ascii="Times New Roman" w:hAnsi="Times New Roman" w:cs="Times New Roman"/>
          <w:i/>
          <w:iCs/>
          <w:sz w:val="24"/>
          <w:szCs w:val="24"/>
        </w:rPr>
        <w:t>e-commerce</w:t>
      </w:r>
      <w:r w:rsidR="00381F2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e i servizi di consegna e la sussistenza di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situazioni di integrazione verticale fra i due ambiti.</w:t>
      </w:r>
    </w:p>
    <w:p w14:paraId="3AD73B85" w14:textId="077B2AA2" w:rsidR="007B6C81" w:rsidRPr="00D753EC" w:rsidRDefault="007E0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Nei mesi più complessi di gestione dell’emergenza,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le piattaforme online hanno dato prova</w:t>
      </w:r>
      <w:r w:rsidR="001C0C8F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della propria capacità di stimolare i processi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innovativi in tutta la filiera della comunicazione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e di internet nel complesso, con effetti positivi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sul benessere sociale e sui consumatori. D’altro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canto, la loro presenza sempre più significativa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nei mercati introduce fattori di criticità e nuove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sfide per il regolatore.</w:t>
      </w:r>
    </w:p>
    <w:p w14:paraId="3AE3ED11" w14:textId="77777777" w:rsidR="00381F2E" w:rsidRDefault="007E0DA7" w:rsidP="00381F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3EC">
        <w:rPr>
          <w:rFonts w:ascii="Times New Roman" w:hAnsi="Times New Roman" w:cs="Times New Roman"/>
          <w:color w:val="000000"/>
          <w:sz w:val="24"/>
          <w:szCs w:val="24"/>
        </w:rPr>
        <w:t>La concentrazione delle fonti di finanziamento</w:t>
      </w:r>
      <w:r w:rsidR="00381F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dell’informazione a favore delle piattaforme</w:t>
      </w:r>
      <w:r w:rsidR="00381F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online costituisce un elemento di criticità,</w:t>
      </w:r>
      <w:r w:rsidR="00381F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che assume particolare rilevanza se si considera</w:t>
      </w:r>
      <w:r w:rsidR="00381F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 xml:space="preserve">che, indipendentemente dai modelli di </w:t>
      </w:r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business</w:t>
      </w:r>
      <w:r w:rsidR="00381F2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adottati, la pubblicità da diversi anni in Italia</w:t>
      </w:r>
      <w:r w:rsidR="00381F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rappresenta la principale fonte di entrata per i</w:t>
      </w:r>
      <w:r w:rsidR="00381F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mezzi di comunicazione. Analogamente a quanto</w:t>
      </w:r>
      <w:r w:rsidR="00381F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è avvenuto in occasione di altre crisi economiche,</w:t>
      </w:r>
      <w:r w:rsidR="00381F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che hanno comportato un profondo senso</w:t>
      </w:r>
      <w:r w:rsidR="00381F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di incertezza, oltre che una riduzione della</w:t>
      </w:r>
      <w:r w:rsidR="00381F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spesa delle famiglie e delle imprese, si riscontra</w:t>
      </w:r>
      <w:r w:rsidR="00381F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una contrazione delle entrate pubblicitarie complessive</w:t>
      </w:r>
      <w:r w:rsidR="00381F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(-2,1%), che in genere presentano un</w:t>
      </w:r>
      <w:r w:rsidR="00381F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andamento pro-ciclico.</w:t>
      </w:r>
    </w:p>
    <w:p w14:paraId="0542A69B" w14:textId="5C3B5BAF" w:rsidR="007E0DA7" w:rsidRPr="00D753EC" w:rsidRDefault="00381F2E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7E0DA7" w:rsidRPr="00D753EC">
        <w:rPr>
          <w:rFonts w:ascii="Times New Roman" w:hAnsi="Times New Roman" w:cs="Times New Roman"/>
          <w:color w:val="000000"/>
          <w:sz w:val="24"/>
          <w:szCs w:val="24"/>
        </w:rPr>
        <w:t>eraltro, le circostanze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0DA7" w:rsidRPr="00D753EC">
        <w:rPr>
          <w:rFonts w:ascii="Times New Roman" w:hAnsi="Times New Roman" w:cs="Times New Roman"/>
          <w:color w:val="000000"/>
          <w:sz w:val="24"/>
          <w:szCs w:val="24"/>
        </w:rPr>
        <w:t>eccezionali della crisi epidemiologica hanno determinato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0DA7" w:rsidRPr="00D753EC">
        <w:rPr>
          <w:rFonts w:ascii="Times New Roman" w:hAnsi="Times New Roman" w:cs="Times New Roman"/>
          <w:color w:val="000000"/>
          <w:sz w:val="24"/>
          <w:szCs w:val="24"/>
        </w:rPr>
        <w:t>una difficoltà da parte degli investitori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0DA7" w:rsidRPr="00D753EC">
        <w:rPr>
          <w:rFonts w:ascii="Times New Roman" w:hAnsi="Times New Roman" w:cs="Times New Roman"/>
          <w:color w:val="000000"/>
          <w:sz w:val="24"/>
          <w:szCs w:val="24"/>
        </w:rPr>
        <w:t>pubblicitari nella ricerca dei corretti messaggi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0DA7" w:rsidRPr="00D753EC">
        <w:rPr>
          <w:rFonts w:ascii="Times New Roman" w:hAnsi="Times New Roman" w:cs="Times New Roman"/>
          <w:color w:val="000000"/>
          <w:sz w:val="24"/>
          <w:szCs w:val="24"/>
        </w:rPr>
        <w:t xml:space="preserve">promozionali da </w:t>
      </w:r>
      <w:r w:rsidR="007E0DA7" w:rsidRPr="00D753EC">
        <w:rPr>
          <w:rFonts w:ascii="Times New Roman" w:hAnsi="Times New Roman" w:cs="Times New Roman"/>
          <w:color w:val="000000"/>
          <w:sz w:val="24"/>
          <w:szCs w:val="24"/>
        </w:rPr>
        <w:lastRenderedPageBreak/>
        <w:t>veicolare, in modo particolare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0DA7" w:rsidRPr="00D753EC">
        <w:rPr>
          <w:rFonts w:ascii="Times New Roman" w:hAnsi="Times New Roman" w:cs="Times New Roman"/>
          <w:color w:val="000000"/>
          <w:sz w:val="24"/>
          <w:szCs w:val="24"/>
        </w:rPr>
        <w:t xml:space="preserve">durante il </w:t>
      </w:r>
      <w:r w:rsidR="007E0DA7"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lockdown</w:t>
      </w:r>
      <w:r w:rsidR="007E0DA7" w:rsidRPr="00D753EC">
        <w:rPr>
          <w:rFonts w:ascii="Times New Roman" w:hAnsi="Times New Roman" w:cs="Times New Roman"/>
          <w:color w:val="000000"/>
          <w:sz w:val="24"/>
          <w:szCs w:val="24"/>
        </w:rPr>
        <w:t>, frenando pesantemente gli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0DA7" w:rsidRPr="00D753EC">
        <w:rPr>
          <w:rFonts w:ascii="Times New Roman" w:hAnsi="Times New Roman" w:cs="Times New Roman"/>
          <w:color w:val="000000"/>
          <w:sz w:val="24"/>
          <w:szCs w:val="24"/>
        </w:rPr>
        <w:t>investimenti, soprattutto con riferimento ai mezzi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0DA7" w:rsidRPr="00D753EC">
        <w:rPr>
          <w:rFonts w:ascii="Times New Roman" w:hAnsi="Times New Roman" w:cs="Times New Roman"/>
          <w:color w:val="000000"/>
          <w:sz w:val="24"/>
          <w:szCs w:val="24"/>
        </w:rPr>
        <w:t>tradizionali.</w:t>
      </w:r>
    </w:p>
    <w:p w14:paraId="365C19DA" w14:textId="3CD8DFC6" w:rsidR="007E0DA7" w:rsidRPr="00D753EC" w:rsidRDefault="007E0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3EC">
        <w:rPr>
          <w:rFonts w:ascii="Times New Roman" w:hAnsi="Times New Roman" w:cs="Times New Roman"/>
          <w:color w:val="000000"/>
          <w:sz w:val="24"/>
          <w:szCs w:val="24"/>
        </w:rPr>
        <w:t>Il valore della pubblicità regredisce ai</w:t>
      </w:r>
      <w:r w:rsidR="00381F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livelli inferiori rispetto al 2018, interrompendo</w:t>
      </w:r>
      <w:r w:rsidR="00381F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la dinamica crescente degli anni precedenti che</w:t>
      </w:r>
      <w:r w:rsidR="00381F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verosimilmente si sarebbe potuta attendere in assenza</w:t>
      </w:r>
      <w:r w:rsidR="00381F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 xml:space="preserve">di uno </w:t>
      </w:r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shock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congiunturale.</w:t>
      </w:r>
    </w:p>
    <w:p w14:paraId="61C14DDC" w14:textId="77777777" w:rsidR="00381F2E" w:rsidRDefault="007E0DA7" w:rsidP="00381F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Sull’ammontare totale dei ricavi pubblicitari,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nell’ultimo quinquennio, ha influito in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maniera incisiva l’ascesa della pubblicità online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(delle grandi piattaforme globali in particolare)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che già nel 2019 aveva superato la raccolta pubblicitaria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televisiva con una quota superiore al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40%. </w:t>
      </w:r>
    </w:p>
    <w:p w14:paraId="78CA8575" w14:textId="6E0DE815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Nel 2020, per l’anzidetto effetto della pandemia,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il divario tra la pubblicità online e i mezzi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tradizionali diviene ancora più ampio, tanto che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per l’intero comparto pubblicitario la metà delle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risorse complessive deriva dalle inserzioni in rete</w:t>
      </w:r>
      <w:r w:rsidR="00381F2E">
        <w:rPr>
          <w:rFonts w:ascii="Times New Roman" w:hAnsi="Times New Roman" w:cs="Times New Roman"/>
          <w:sz w:val="24"/>
          <w:szCs w:val="24"/>
        </w:rPr>
        <w:t>.</w:t>
      </w:r>
    </w:p>
    <w:p w14:paraId="3AA64A92" w14:textId="32F21881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Per i media tradizionali si è osservato un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decremento generale delle risorse pubblicitarie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(-9,5%), che risulta più accentuato nei comparti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editoriali (-28,6%), per i quali i marcati effetti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congiunturali si sommano al già difficile quadro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delineato dalla strutturale riduzione dei ricavi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che da tempo non riguarda solamente il versante</w:t>
      </w:r>
      <w:r w:rsidR="00381F2E" w:rsidRPr="00041B6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pubblicitario ma anche la vendita di copie. La</w:t>
      </w:r>
      <w:r w:rsidR="00381F2E" w:rsidRPr="00041B6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pubblicità online, nonostante i risultati più moderati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registrati nel primo semestre del 2020, ha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ripreso a crescere con maggiore vigore nella seconda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parte dell’anno, così da raggiungere nel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2020 i 4 miliardi di euro, segnando un incremento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del 19,3% sull’anno precedente.</w:t>
      </w:r>
    </w:p>
    <w:p w14:paraId="2ADE7C2F" w14:textId="77777777" w:rsidR="00D95081" w:rsidRDefault="007E0DA7" w:rsidP="00D950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Questa evidente modifica nell’evoluzione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e composizione del comparto pubblicitario,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con la rilevanza delle piattaforme online nel sistema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dell’informazione e delle comunicazioni,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impone una riflessione più estesa nella prospettiva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della tutela del pluralismo informativo. </w:t>
      </w:r>
      <w:r w:rsidR="00381F2E">
        <w:rPr>
          <w:rFonts w:ascii="Times New Roman" w:hAnsi="Times New Roman" w:cs="Times New Roman"/>
          <w:sz w:val="24"/>
          <w:szCs w:val="24"/>
        </w:rPr>
        <w:t>E</w:t>
      </w:r>
      <w:r w:rsidRPr="00D753EC">
        <w:rPr>
          <w:rFonts w:ascii="Times New Roman" w:hAnsi="Times New Roman" w:cs="Times New Roman"/>
          <w:sz w:val="24"/>
          <w:szCs w:val="24"/>
        </w:rPr>
        <w:t>siste uno stretto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collegamento tra le criticità del sistema dell’informazione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e la diffusione, e il consumo di notizie</w:t>
      </w:r>
      <w:r w:rsidR="00381F2E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non corrette e non veritiere. Nell’attuale ecosistema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- con internet che si colloca al secondo posto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come mezzo scelto dagli italiani per informarsi(48% della popolazione nel giorno medio del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2020) - i modelli di consumo dell’informazione,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che online avviene più attraverso fonti algoritmiche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(come motori di ricerca e </w:t>
      </w:r>
      <w:r w:rsidRPr="00D753EC">
        <w:rPr>
          <w:rFonts w:ascii="Times New Roman" w:hAnsi="Times New Roman" w:cs="Times New Roman"/>
          <w:i/>
          <w:iCs/>
          <w:sz w:val="24"/>
          <w:szCs w:val="24"/>
        </w:rPr>
        <w:t xml:space="preserve">social network </w:t>
      </w:r>
      <w:proofErr w:type="spellStart"/>
      <w:r w:rsidRPr="00D753EC">
        <w:rPr>
          <w:rFonts w:ascii="Times New Roman" w:hAnsi="Times New Roman" w:cs="Times New Roman"/>
          <w:i/>
          <w:iCs/>
          <w:sz w:val="24"/>
          <w:szCs w:val="24"/>
        </w:rPr>
        <w:t>sites</w:t>
      </w:r>
      <w:proofErr w:type="spellEnd"/>
      <w:r w:rsidRPr="00D753EC">
        <w:rPr>
          <w:rFonts w:ascii="Times New Roman" w:hAnsi="Times New Roman" w:cs="Times New Roman"/>
          <w:sz w:val="24"/>
          <w:szCs w:val="24"/>
        </w:rPr>
        <w:t>)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che fonti editoriali riconosciute, sono dettati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dalla frammentazione nella fruizione dei contenuti,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spesso eseguita in modo superficiale anche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quando si tratta di c.d. </w:t>
      </w:r>
      <w:r w:rsidRPr="00D753EC">
        <w:rPr>
          <w:rFonts w:ascii="Times New Roman" w:hAnsi="Times New Roman" w:cs="Times New Roman"/>
          <w:i/>
          <w:iCs/>
          <w:sz w:val="24"/>
          <w:szCs w:val="24"/>
        </w:rPr>
        <w:t>hard news</w:t>
      </w:r>
      <w:r w:rsidRPr="00D753EC">
        <w:rPr>
          <w:rFonts w:ascii="Times New Roman" w:hAnsi="Times New Roman" w:cs="Times New Roman"/>
          <w:sz w:val="24"/>
          <w:szCs w:val="24"/>
        </w:rPr>
        <w:t>, con un’elevata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probabilità di imbattersi in fonti alternative non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qualificate e in contenuti di disinformazione. </w:t>
      </w:r>
    </w:p>
    <w:p w14:paraId="686AD916" w14:textId="77777777" w:rsidR="00D95081" w:rsidRDefault="007E0DA7" w:rsidP="00D950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Al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contempo, dal lato dell’offerta, aspetti legati alla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qualità dell’informazione come l’efficienza delle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redazioni, l’accuratezza, l’adeguatezza delle attività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di controllo circa l’attendibilità delle fonti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e l’autenticità dei fatti sui quali sono fondate le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notizie rischiano di essere compromesse dalla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contrazione delle risorse complessive che finanziano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il sistema informativo, e della pubblicità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sui media tradizionali in particolare. </w:t>
      </w:r>
    </w:p>
    <w:p w14:paraId="51FCE7E3" w14:textId="177484AE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Focalizzando l’analisi soltanto sulla pubblicità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online, si stima che nel 2020 il peso delle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piattaforme rispetto agli altri operatori (editori/</w:t>
      </w:r>
      <w:r w:rsidRPr="00D753EC">
        <w:rPr>
          <w:rFonts w:ascii="Times New Roman" w:hAnsi="Times New Roman" w:cs="Times New Roman"/>
          <w:i/>
          <w:iCs/>
          <w:sz w:val="24"/>
          <w:szCs w:val="24"/>
        </w:rPr>
        <w:t xml:space="preserve">publisher </w:t>
      </w:r>
      <w:r w:rsidRPr="00D753EC">
        <w:rPr>
          <w:rFonts w:ascii="Times New Roman" w:hAnsi="Times New Roman" w:cs="Times New Roman"/>
          <w:sz w:val="24"/>
          <w:szCs w:val="24"/>
        </w:rPr>
        <w:t>e concessionarie di pubblicità) cresca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ancora e in maniera evidente. I volumi complessivamente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gestiti dalle piattaforme giungono a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rappresentare l’82% del totale (con un incremento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di 14 p.p. rispetto al 2016). La tendenza già in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atto negli anni precedenti appare essere ulteriormente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rafforzata dalle conseguenze dell’emergenza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epidemiologica, consolidando e acuendo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le difficoltà degli editori e delle concessionarie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tradizionali nel competere con tali </w:t>
      </w:r>
      <w:r w:rsidRPr="00D753EC">
        <w:rPr>
          <w:rFonts w:ascii="Times New Roman" w:hAnsi="Times New Roman" w:cs="Times New Roman"/>
          <w:i/>
          <w:iCs/>
          <w:sz w:val="24"/>
          <w:szCs w:val="24"/>
        </w:rPr>
        <w:t xml:space="preserve">player </w:t>
      </w:r>
      <w:r w:rsidRPr="00D753EC">
        <w:rPr>
          <w:rFonts w:ascii="Times New Roman" w:hAnsi="Times New Roman" w:cs="Times New Roman"/>
          <w:sz w:val="24"/>
          <w:szCs w:val="24"/>
        </w:rPr>
        <w:t>internazionali</w:t>
      </w:r>
      <w:r w:rsidR="00D95081">
        <w:rPr>
          <w:rFonts w:ascii="Times New Roman" w:hAnsi="Times New Roman" w:cs="Times New Roman"/>
          <w:sz w:val="24"/>
          <w:szCs w:val="24"/>
        </w:rPr>
        <w:t>.</w:t>
      </w:r>
    </w:p>
    <w:p w14:paraId="1A117471" w14:textId="77777777" w:rsidR="00D95081" w:rsidRDefault="007E0DA7" w:rsidP="00D950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Le strategie di integrazione verticale e di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differenziazione orizzontale che hanno consentito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alle piattaforme di estendere la propria presenza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in tutti gli stadi della catena produttiva di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internet, compresa l’offerta di servizi agli utenti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finali e la connessa acquisizione dei dati individuali,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giocano un ruolo fondamentale nell’assetto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del settore della pubblicità online. Tali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elementi si inseriscono in un sistema di compravendita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della pubblicità complesso,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caratterizzato dalla forte incidenza della tecnologia,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dove le determinanti competitive si basano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sull’accurata profilazione dell’utenza e sulla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disponibilità di dati e informazioni sugli utenti</w:t>
      </w:r>
      <w:r w:rsidR="00D95081">
        <w:rPr>
          <w:rFonts w:ascii="Times New Roman" w:hAnsi="Times New Roman" w:cs="Times New Roman"/>
          <w:sz w:val="24"/>
          <w:szCs w:val="24"/>
        </w:rPr>
        <w:t xml:space="preserve"> -</w:t>
      </w:r>
      <w:r w:rsidRPr="00D753EC">
        <w:rPr>
          <w:rFonts w:ascii="Times New Roman" w:hAnsi="Times New Roman" w:cs="Times New Roman"/>
          <w:sz w:val="24"/>
          <w:szCs w:val="24"/>
        </w:rPr>
        <w:t xml:space="preserve"> raccolti, spesso anche in modo inconsapevole,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nel corso della navigazione e/o fruizione dei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servizi online </w:t>
      </w:r>
      <w:r w:rsidR="00D95081">
        <w:rPr>
          <w:rFonts w:ascii="Times New Roman" w:hAnsi="Times New Roman" w:cs="Times New Roman"/>
          <w:sz w:val="24"/>
          <w:szCs w:val="24"/>
        </w:rPr>
        <w:t>-</w:t>
      </w:r>
      <w:r w:rsidRPr="00D753EC">
        <w:rPr>
          <w:rFonts w:ascii="Times New Roman" w:hAnsi="Times New Roman" w:cs="Times New Roman"/>
          <w:sz w:val="24"/>
          <w:szCs w:val="24"/>
        </w:rPr>
        <w:t xml:space="preserve"> che, potendo essere direttamente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valorizzati in questo processo, rappresentano un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asset strategico e un forte vantaggio economico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delle piattaforme rispetto ai propri concorrenti e</w:t>
      </w:r>
      <w:r w:rsidR="00D95081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agli inserzionisti. </w:t>
      </w:r>
    </w:p>
    <w:p w14:paraId="3DFCFA52" w14:textId="3CDF1100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3EC">
        <w:rPr>
          <w:rFonts w:ascii="Times New Roman" w:hAnsi="Times New Roman" w:cs="Times New Roman"/>
          <w:color w:val="000000"/>
          <w:sz w:val="24"/>
          <w:szCs w:val="24"/>
        </w:rPr>
        <w:lastRenderedPageBreak/>
        <w:t>Nel corso degli ultimi dieci anni, il sistema</w:t>
      </w:r>
      <w:r w:rsidR="00D950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di negoziazione degli spazi pubblicitari è</w:t>
      </w:r>
      <w:r w:rsidR="00D950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stato sempre più caratterizzato da meccanismi</w:t>
      </w:r>
      <w:r w:rsidR="00D950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automatici di compravendita che non presuppongono</w:t>
      </w:r>
      <w:r w:rsidR="00D950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un contatto diretto fra inserzionista e</w:t>
      </w:r>
      <w:r w:rsidR="00D950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publisher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, bensì intermediato e re-intermediato</w:t>
      </w:r>
      <w:r w:rsidR="00D950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da numerosi operatori ossia da piattaforme</w:t>
      </w:r>
      <w:r w:rsidR="00D950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tecnologiche automatizzate, che mettono in</w:t>
      </w:r>
      <w:r w:rsidR="00D950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 xml:space="preserve">contatto la domanda di pubblicità (inserzionisti/centri media, mediante la </w:t>
      </w:r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Demand Side Platform</w:t>
      </w:r>
      <w:r w:rsidR="00D4004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- DSP) con l’offerta di pubblicità (editori/</w:t>
      </w:r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publisher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 xml:space="preserve">/concessionarie, mediante la </w:t>
      </w:r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Sell Side</w:t>
      </w:r>
      <w:r w:rsidR="00D4004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Platform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- SSP). Il crescente ricorso al modello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 xml:space="preserve">di vendita basato sul </w:t>
      </w:r>
      <w:proofErr w:type="spellStart"/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programmatic</w:t>
      </w:r>
      <w:proofErr w:type="spellEnd"/>
      <w:r w:rsidRPr="00D753EC">
        <w:rPr>
          <w:rFonts w:ascii="Times New Roman" w:hAnsi="Times New Roman" w:cs="Times New Roman"/>
          <w:color w:val="000000"/>
          <w:sz w:val="24"/>
          <w:szCs w:val="24"/>
        </w:rPr>
        <w:t>, che offre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indubbi vantaggi agli inserzionisti e agli editori,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aumenta, tuttavia, la dipendenza del sistema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pubblicitario (e dei suoi attori) dagli intermediari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 xml:space="preserve">(quali, </w:t>
      </w:r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Ad network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network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di affiliazione,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 xml:space="preserve">motori di ricerca, </w:t>
      </w:r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social network </w:t>
      </w:r>
      <w:proofErr w:type="spellStart"/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sites</w:t>
      </w:r>
      <w:proofErr w:type="spellEnd"/>
      <w:r w:rsidRPr="00D753EC">
        <w:rPr>
          <w:rFonts w:ascii="Times New Roman" w:hAnsi="Times New Roman" w:cs="Times New Roman"/>
          <w:color w:val="000000"/>
          <w:sz w:val="24"/>
          <w:szCs w:val="24"/>
        </w:rPr>
        <w:t>). In tutte le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fasi che compongono la filiera pubblicitaria, si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conferma la presenza predominante delle piattaforme,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che, accanto alla totalità o quasi dei ricavi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pubblicitari da servizi tecnologici (SSP, DSP,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Ad Server e Ad Exchange), ottengono le quote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maggioritarie di ricavi sia dalla vendita diretta di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spazi pubblicitari sui propri siti e applicazioni,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sia dalla raccolta pubblicitaria per terzi operatori,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avvalendosi in minima parte dei servizi di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 xml:space="preserve">intermediazione di terzi. I </w:t>
      </w:r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publisher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e le concessionarie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tradizionali sono presenti invece con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quote inferiori nella filiera e utilizzano in modo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consistente i servizi di intermediazione offerti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dalle piattaforme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5ED9716" w14:textId="3A66B938" w:rsidR="007E0DA7" w:rsidRDefault="007E0DA7" w:rsidP="00D400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3EC">
        <w:rPr>
          <w:rFonts w:ascii="Times New Roman" w:hAnsi="Times New Roman" w:cs="Times New Roman"/>
          <w:color w:val="000000"/>
          <w:sz w:val="24"/>
          <w:szCs w:val="24"/>
        </w:rPr>
        <w:t>Tutti questi fattori hanno determinato,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anche nel contesto nazionale, una struttura ormai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consolidata a livello globale, tipica di altri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ambiti di internet, caratterizzata dalla presenza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di pochi grandi operatori e una coda lunga di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soggetti con porzioni marginali di ricavi. Nel dettaglio,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i due terzi del valore complessivo stimato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del settore sono rappresentati dai ricavi (lordi)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dei primi tre operatori. Ai primi posti in termini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di risorse nazionali da vendita di pubblicità online,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si collocano Google e Facebook, con valori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in crescita, sia considerando i ricavi netti (ossia,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derivanti dalla vendita di spazi pubblicitari online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propri o di soggetti terzi, al netto della quota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retrocessa a questi ultimi), sia i fatturati pubblicitari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lordi (ottenuti dalla raccolta complessivamente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gestita per spazi pubblicitari online propri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o di soggetti terzi, al lordo della quota retrocessa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a questi ultimi). Segue Amazon, che raggiunge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oramai stabilmente la terza posizione, con una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quota di ricavi crescente negli ultimi anni.</w:t>
      </w:r>
    </w:p>
    <w:p w14:paraId="11DC7210" w14:textId="77777777" w:rsidR="00D40047" w:rsidRPr="00D753EC" w:rsidRDefault="00D4004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36047F3" w14:textId="6C874203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3EC">
        <w:rPr>
          <w:rFonts w:ascii="Times New Roman" w:hAnsi="Times New Roman" w:cs="Times New Roman"/>
          <w:color w:val="000000"/>
          <w:sz w:val="24"/>
          <w:szCs w:val="24"/>
        </w:rPr>
        <w:t>L’affermazione delle piattaforme, che ha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impresso alla struttura e agli assetti del settore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pubblicitario e delle comunicazioni il profondo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mutamento sopra analizzato, si estende all’intero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sistema economico e sociale. La portata rivoluzionaria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dell’ascesa delle piattaforme coinvolge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ogni aspetto della vita quotidiana: le piattaforme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agiscono per lo più da intermediari e i dati individuali,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che acquisiscono e gestiscono, assumono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un ruolo determinante non soltanto allorché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vengano direttamente valorizzati (come avviene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nel caso della pubblicità online), ma anche nel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momento in cui si pongono alla base della trasformazione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radicale dei servizi tradizionali (acquisti,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consegne, trasporti, medicina, cultura, intrattenimento,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ecc.), da un lato, e della creazione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di nuovi mercati, dall’altro.</w:t>
      </w:r>
    </w:p>
    <w:p w14:paraId="457772B8" w14:textId="7CA498A3" w:rsidR="007E0DA7" w:rsidRPr="00D753EC" w:rsidRDefault="007E0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3EC">
        <w:rPr>
          <w:rFonts w:ascii="Times New Roman" w:hAnsi="Times New Roman" w:cs="Times New Roman"/>
          <w:color w:val="000000"/>
          <w:sz w:val="24"/>
          <w:szCs w:val="24"/>
        </w:rPr>
        <w:t>La capitalizzazione, il valore azionario,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gli elevati margini di profitto, la possibilità di operare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in uno scenario di ampiezza globale, sfruttando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le connesse economie di scala di domanda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e offerta, garantiscono, difatti, alle piattaforme la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possibilità di compiere ingenti investimenti, facendole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diventare leader in tutte le tecnologie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emergenti. Anche nella situazione critica scaturita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dalla pandemia, le piattaforme hanno consentito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processi di interazione sociale e l’erogazione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di nuovi servizi, favorendo percorsi di digitalizzazione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proofErr w:type="spellStart"/>
      <w:r w:rsidRPr="00D753EC">
        <w:rPr>
          <w:rFonts w:ascii="Times New Roman" w:hAnsi="Times New Roman" w:cs="Times New Roman"/>
          <w:color w:val="000000"/>
          <w:sz w:val="24"/>
          <w:szCs w:val="24"/>
        </w:rPr>
        <w:t>datizzazione</w:t>
      </w:r>
      <w:proofErr w:type="spellEnd"/>
      <w:r w:rsidRPr="00D753EC">
        <w:rPr>
          <w:rFonts w:ascii="Times New Roman" w:hAnsi="Times New Roman" w:cs="Times New Roman"/>
          <w:color w:val="000000"/>
          <w:sz w:val="24"/>
          <w:szCs w:val="24"/>
        </w:rPr>
        <w:t xml:space="preserve"> nella fornitura di prodotti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e in ambiti privati e pubblici che fino a pochi</w:t>
      </w:r>
      <w:r w:rsidR="00D40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mesi prima non erano neanche concepiti.</w:t>
      </w:r>
    </w:p>
    <w:p w14:paraId="7C43B2DC" w14:textId="21085F3C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In sostanza, i servizi offerti dalle piattaforme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si collocano in tutta la filiera di internet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e possono essere ricondotti alle rientranti nelle aree di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stretta competenza dell’Autorità o in settori adiacenti: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da quelli infrastrutturali ai sistemi operativi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e </w:t>
      </w:r>
      <w:r w:rsidRPr="00D753EC">
        <w:rPr>
          <w:rFonts w:ascii="Times New Roman" w:hAnsi="Times New Roman" w:cs="Times New Roman"/>
          <w:i/>
          <w:iCs/>
          <w:sz w:val="24"/>
          <w:szCs w:val="24"/>
        </w:rPr>
        <w:t>browser</w:t>
      </w:r>
      <w:r w:rsidRPr="00D753EC">
        <w:rPr>
          <w:rFonts w:ascii="Times New Roman" w:hAnsi="Times New Roman" w:cs="Times New Roman"/>
          <w:sz w:val="24"/>
          <w:szCs w:val="24"/>
        </w:rPr>
        <w:t>, dai servizi di intermediazione per gli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utenti commerciali a quelli rivolti ai consumatori.</w:t>
      </w:r>
    </w:p>
    <w:p w14:paraId="25BF8F99" w14:textId="051D56F9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Sempre più spesso, servizi diversi (nello stesso o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in stadi differenti della filiera) tendono a essere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offerti in maniera aggregata dalle piattaforme, in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particolare da quelle più grandi, come risultato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di scelte strategiche di differenziazione orizzontale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ovvero di integrazione verticale, in una</w:t>
      </w:r>
    </w:p>
    <w:p w14:paraId="7A765597" w14:textId="14CF37A3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lastRenderedPageBreak/>
        <w:t>logica che può arrivare a coincidere con quella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c.d. di </w:t>
      </w:r>
      <w:proofErr w:type="spellStart"/>
      <w:r w:rsidRPr="00D753EC">
        <w:rPr>
          <w:rFonts w:ascii="Times New Roman" w:hAnsi="Times New Roman" w:cs="Times New Roman"/>
          <w:i/>
          <w:iCs/>
          <w:sz w:val="24"/>
          <w:szCs w:val="24"/>
        </w:rPr>
        <w:t>platform</w:t>
      </w:r>
      <w:proofErr w:type="spellEnd"/>
      <w:r w:rsidRPr="00D753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753EC">
        <w:rPr>
          <w:rFonts w:ascii="Times New Roman" w:hAnsi="Times New Roman" w:cs="Times New Roman"/>
          <w:i/>
          <w:iCs/>
          <w:sz w:val="24"/>
          <w:szCs w:val="24"/>
        </w:rPr>
        <w:t>envelopment</w:t>
      </w:r>
      <w:proofErr w:type="spellEnd"/>
      <w:r w:rsidRPr="00D753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per cui, impiegando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 medesimi fattori produttivi, si offrono servizi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appartenenti a mercati distinti ma collegati, con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basi di utenti che si sovrappongono.</w:t>
      </w:r>
    </w:p>
    <w:p w14:paraId="0B3F4D10" w14:textId="77777777" w:rsidR="004D4F73" w:rsidRDefault="007E0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Sul piano competitivo, ciò si traduce nella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possibilità di acquisire un ammontare vasto e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diversificato di dati sugli individui tale da costituire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un vantaggio difficilmente replicabile e di fare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leva sulle posizioni di forza assunte in un dato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settore per esercitare una pressione sui concorrenti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che operano in comparti contigui.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053F08" w14:textId="355B5100" w:rsidR="007E0DA7" w:rsidRPr="00D753EC" w:rsidRDefault="007E0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Il valore dei ricavi realizzati su scala mondiale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dalle principali piattaforme - poco meno di</w:t>
      </w:r>
      <w:r w:rsidR="00D4004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940 miliardi di euro nel 2020 (considerando </w:t>
      </w:r>
      <w:proofErr w:type="spellStart"/>
      <w:r w:rsidRPr="00D753EC">
        <w:rPr>
          <w:rFonts w:ascii="Times New Roman" w:hAnsi="Times New Roman" w:cs="Times New Roman"/>
          <w:sz w:val="24"/>
          <w:szCs w:val="24"/>
        </w:rPr>
        <w:t>Alphabet</w:t>
      </w:r>
      <w:proofErr w:type="spellEnd"/>
      <w:r w:rsidRPr="00D753EC">
        <w:rPr>
          <w:rFonts w:ascii="Times New Roman" w:hAnsi="Times New Roman" w:cs="Times New Roman"/>
          <w:sz w:val="24"/>
          <w:szCs w:val="24"/>
        </w:rPr>
        <w:t>,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Amazon, Apple, Facebook e Microsoft), con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un incremento, nonostante il contesto di generalizzata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recessione, del 17% rispetto al 2019 (+85%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sul 2016) - ne è la dimostrazione. Esse occupano,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anche in termini di quote di ricavi, le prime posizioni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in tutti i settori di attività con una preferenza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manifestata in via per lo più esclusiva da parte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degli utenti verso i servizi da queste offerti.</w:t>
      </w:r>
    </w:p>
    <w:p w14:paraId="08959E89" w14:textId="3101B0AC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753EC">
        <w:rPr>
          <w:rFonts w:ascii="Times New Roman" w:hAnsi="Times New Roman" w:cs="Times New Roman"/>
          <w:sz w:val="24"/>
          <w:szCs w:val="24"/>
        </w:rPr>
        <w:t>Tra i servizi offerti sulle piattaforme online,</w:t>
      </w:r>
      <w:r w:rsidR="009F233C">
        <w:rPr>
          <w:rFonts w:ascii="Times New Roman" w:hAnsi="Times New Roman" w:cs="Times New Roman"/>
          <w:sz w:val="24"/>
          <w:szCs w:val="24"/>
        </w:rPr>
        <w:t xml:space="preserve"> si</w:t>
      </w:r>
      <w:r w:rsidRPr="00D753EC">
        <w:rPr>
          <w:rFonts w:ascii="Times New Roman" w:hAnsi="Times New Roman" w:cs="Times New Roman"/>
          <w:sz w:val="24"/>
          <w:szCs w:val="24"/>
        </w:rPr>
        <w:t xml:space="preserve"> evidenzia</w:t>
      </w:r>
      <w:r w:rsidR="009F233C">
        <w:rPr>
          <w:rFonts w:ascii="Times New Roman" w:hAnsi="Times New Roman" w:cs="Times New Roman"/>
          <w:sz w:val="24"/>
          <w:szCs w:val="24"/>
        </w:rPr>
        <w:t>no</w:t>
      </w:r>
      <w:r w:rsidRPr="00D753EC">
        <w:rPr>
          <w:rFonts w:ascii="Times New Roman" w:hAnsi="Times New Roman" w:cs="Times New Roman"/>
          <w:sz w:val="24"/>
          <w:szCs w:val="24"/>
        </w:rPr>
        <w:t xml:space="preserve"> quelli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rispetto ai quali l’Autorità ha assunto le nuove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competenze volte ad assicurare l’efficace applicazione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del Regolamento P2B, ossia i motori di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ricerca e i servizi di intermediazione (diversi da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quelli pubblicitari). Per i motori di ricerca, che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secondo i dati </w:t>
      </w:r>
      <w:proofErr w:type="spellStart"/>
      <w:r w:rsidRPr="00D753EC">
        <w:rPr>
          <w:rFonts w:ascii="Times New Roman" w:hAnsi="Times New Roman" w:cs="Times New Roman"/>
          <w:sz w:val="24"/>
          <w:szCs w:val="24"/>
        </w:rPr>
        <w:t>Comscore</w:t>
      </w:r>
      <w:proofErr w:type="spellEnd"/>
      <w:r w:rsidRPr="00D753EC">
        <w:rPr>
          <w:rFonts w:ascii="Times New Roman" w:hAnsi="Times New Roman" w:cs="Times New Roman"/>
          <w:sz w:val="24"/>
          <w:szCs w:val="24"/>
        </w:rPr>
        <w:t>, nel mese medio del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2020, sono stati consultati dal 97% degli utenti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unici italiani di internet, il modello di </w:t>
      </w:r>
      <w:r w:rsidRPr="00D753EC">
        <w:rPr>
          <w:rFonts w:ascii="Times New Roman" w:hAnsi="Times New Roman" w:cs="Times New Roman"/>
          <w:i/>
          <w:iCs/>
          <w:sz w:val="24"/>
          <w:szCs w:val="24"/>
        </w:rPr>
        <w:t xml:space="preserve">business </w:t>
      </w:r>
      <w:r w:rsidRPr="00D753EC">
        <w:rPr>
          <w:rFonts w:ascii="Times New Roman" w:hAnsi="Times New Roman" w:cs="Times New Roman"/>
          <w:sz w:val="24"/>
          <w:szCs w:val="24"/>
        </w:rPr>
        <w:t>è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incentrato in massima parte sulla raccolta pubblicitaria.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Sul valore complessivo dei ricavi generati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dalla pubblicità online, inclusa quella relativa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ai motori di ricerca, l’Autorità compie, come ricordato,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un monitoraggio puntuale già da diverso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tempo, in virtù dell’estensione delle proprie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funzioni nel settore disposta dal legislatore nel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2012.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In proposito, AGCOM dispone di una </w:t>
      </w:r>
      <w:r w:rsidR="00D6420F" w:rsidRPr="00D753EC">
        <w:rPr>
          <w:rFonts w:ascii="Times New Roman" w:hAnsi="Times New Roman" w:cs="Times New Roman"/>
          <w:sz w:val="24"/>
          <w:szCs w:val="24"/>
          <w:highlight w:val="yellow"/>
        </w:rPr>
        <w:t>base dati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consolidata, che permette di osservare regolarmente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l’evoluzione delle risorse economiche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pubblicitarie</w:t>
      </w:r>
      <w:r w:rsidR="00D6420F" w:rsidRPr="00D753EC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71F38AE3" w14:textId="1ACA1368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753EC">
        <w:rPr>
          <w:rFonts w:ascii="Times New Roman" w:hAnsi="Times New Roman" w:cs="Times New Roman"/>
          <w:sz w:val="24"/>
          <w:szCs w:val="24"/>
          <w:highlight w:val="yellow"/>
        </w:rPr>
        <w:t>La categoria dei servizi di intermediazione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online, escludendo quelli inerenti alla compravendita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di spazi pubblicitari e ai sistemi di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pagamento, comprende quelli forniti dalle piattaforme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agli utenti commerciali, per consentire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loro di offrire, facilitando l’avvio di transazioni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dirette, beni o servizi ai consumatori. In questo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ambito, considerato l’ampliamento recente delle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attività previste in capo all’Autorità, l’impianto di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raccolta diretta e sistematica di dati sulla dimensione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economica degli introiti realizzati in Italia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dalle piattaforme è in corso di implementazione.</w:t>
      </w:r>
    </w:p>
    <w:p w14:paraId="3E54E525" w14:textId="4D2702C4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753EC">
        <w:rPr>
          <w:rFonts w:ascii="Times New Roman" w:hAnsi="Times New Roman" w:cs="Times New Roman"/>
          <w:sz w:val="24"/>
          <w:szCs w:val="24"/>
          <w:highlight w:val="yellow"/>
        </w:rPr>
        <w:t>Data la perimetrazione specifica (ossia, la sola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componente intermediata) e la difficoltà di valorizzare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il comparto nel suo insieme 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>–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derivante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dalla numerosità dei settori merceologici e degli</w:t>
      </w:r>
    </w:p>
    <w:p w14:paraId="793E1536" w14:textId="1FA7283C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753EC">
        <w:rPr>
          <w:rFonts w:ascii="Times New Roman" w:hAnsi="Times New Roman" w:cs="Times New Roman"/>
          <w:sz w:val="24"/>
          <w:szCs w:val="24"/>
          <w:highlight w:val="yellow"/>
        </w:rPr>
        <w:t>operatori interessati, dalla variabilità del valore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delle commissioni applicate in base alla natura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dei beni/servizi offerti e alla tipologia di </w:t>
      </w:r>
      <w:r w:rsidRPr="00D753E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marketplace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dall’assenza di dati contabili pubblici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sui ricavi realizzati in Italia da piattaforme stabilite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all’estero 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non sono ancora disponibili stime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complete e sufficientemente affidabili.</w:t>
      </w:r>
    </w:p>
    <w:p w14:paraId="76B1EBDA" w14:textId="77777777" w:rsidR="009F233C" w:rsidRPr="00F16633" w:rsidRDefault="007E0DA7" w:rsidP="009F23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  <w:highlight w:val="yellow"/>
        </w:rPr>
        <w:t>Ciò nonostante, in via generale, l’analisi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di indicatori che pertengono alla fruizione dei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servizi offerti dalle piattaforme sia dal lato dei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consumatori sia dal lato degli utenti commerciali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fornisce una chiara indicazione della dipendenza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dalle piattaforme e, dunque, della rilevanza crescente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che sta assumendo l’intermediazione da</w:t>
      </w:r>
      <w:r w:rsidR="009F233C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queste attuata nell’economia italiana.</w:t>
      </w:r>
      <w:r w:rsidRPr="00D753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B0DADA" w14:textId="46BC7859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Nel 2020, a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seguito del </w:t>
      </w:r>
      <w:r w:rsidRPr="00D753EC">
        <w:rPr>
          <w:rFonts w:ascii="Times New Roman" w:hAnsi="Times New Roman" w:cs="Times New Roman"/>
          <w:i/>
          <w:iCs/>
          <w:sz w:val="24"/>
          <w:szCs w:val="24"/>
        </w:rPr>
        <w:t>lockdown</w:t>
      </w:r>
      <w:r w:rsidRPr="00D753EC">
        <w:rPr>
          <w:rFonts w:ascii="Times New Roman" w:hAnsi="Times New Roman" w:cs="Times New Roman"/>
          <w:sz w:val="24"/>
          <w:szCs w:val="24"/>
        </w:rPr>
        <w:t>, durante il quale l’acquisto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online si è configurato come unica o più agevole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soluzione di spesa per molti generi di beni e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servizi, il numero di utenti unici di siti e </w:t>
      </w:r>
      <w:r w:rsidRPr="00D753EC">
        <w:rPr>
          <w:rFonts w:ascii="Times New Roman" w:hAnsi="Times New Roman" w:cs="Times New Roman"/>
          <w:i/>
          <w:iCs/>
          <w:sz w:val="24"/>
          <w:szCs w:val="24"/>
        </w:rPr>
        <w:t xml:space="preserve">app </w:t>
      </w:r>
      <w:r w:rsidRPr="00D753EC">
        <w:rPr>
          <w:rFonts w:ascii="Times New Roman" w:hAnsi="Times New Roman" w:cs="Times New Roman"/>
          <w:sz w:val="24"/>
          <w:szCs w:val="24"/>
        </w:rPr>
        <w:t>che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consentono la vendita (inclusi i </w:t>
      </w:r>
      <w:r w:rsidRPr="00D753EC">
        <w:rPr>
          <w:rFonts w:ascii="Times New Roman" w:hAnsi="Times New Roman" w:cs="Times New Roman"/>
          <w:i/>
          <w:iCs/>
          <w:sz w:val="24"/>
          <w:szCs w:val="24"/>
        </w:rPr>
        <w:t>marketplace</w:t>
      </w:r>
      <w:r w:rsidRPr="00D753EC">
        <w:rPr>
          <w:rFonts w:ascii="Times New Roman" w:hAnsi="Times New Roman" w:cs="Times New Roman"/>
          <w:sz w:val="24"/>
          <w:szCs w:val="24"/>
        </w:rPr>
        <w:t>) e il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relativo tempo di navigazione, già in crescita nel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2019, sono aumentati in misura decisa. Le piattaforme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hanno ulteriormente ampliato l’insieme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di utenti raggiunti e rafforzato le loro prime posizioni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nei </w:t>
      </w:r>
      <w:r w:rsidRPr="00D753EC">
        <w:rPr>
          <w:rFonts w:ascii="Times New Roman" w:hAnsi="Times New Roman" w:cs="Times New Roman"/>
          <w:i/>
          <w:iCs/>
          <w:sz w:val="24"/>
          <w:szCs w:val="24"/>
        </w:rPr>
        <w:t xml:space="preserve">ranking </w:t>
      </w:r>
      <w:r w:rsidRPr="00D753EC">
        <w:rPr>
          <w:rFonts w:ascii="Times New Roman" w:hAnsi="Times New Roman" w:cs="Times New Roman"/>
          <w:sz w:val="24"/>
          <w:szCs w:val="24"/>
        </w:rPr>
        <w:t>delle diverse categorie merceologiche.</w:t>
      </w:r>
    </w:p>
    <w:p w14:paraId="49A76D9C" w14:textId="1C8A6CA6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Nonostante l’inevitabile battuta d’arresto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di alcuni comparti, tra cui quelli legati al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turismo e agli spostamenti, diversi </w:t>
      </w:r>
      <w:r w:rsidRPr="00D753EC">
        <w:rPr>
          <w:rFonts w:ascii="Times New Roman" w:hAnsi="Times New Roman" w:cs="Times New Roman"/>
          <w:i/>
          <w:iCs/>
          <w:sz w:val="24"/>
          <w:szCs w:val="24"/>
        </w:rPr>
        <w:t>marketplace</w:t>
      </w:r>
      <w:r w:rsidR="009F233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specializzati, oltre a quelli generici, hanno fatto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registrare un </w:t>
      </w:r>
      <w:r w:rsidRPr="00D753EC">
        <w:rPr>
          <w:rFonts w:ascii="Times New Roman" w:hAnsi="Times New Roman" w:cs="Times New Roman"/>
          <w:i/>
          <w:iCs/>
          <w:sz w:val="24"/>
          <w:szCs w:val="24"/>
        </w:rPr>
        <w:t xml:space="preserve">trend </w:t>
      </w:r>
      <w:r w:rsidRPr="00D753EC">
        <w:rPr>
          <w:rFonts w:ascii="Times New Roman" w:hAnsi="Times New Roman" w:cs="Times New Roman"/>
          <w:sz w:val="24"/>
          <w:szCs w:val="24"/>
        </w:rPr>
        <w:t xml:space="preserve">positivo (ad esempio, il </w:t>
      </w:r>
      <w:r w:rsidRPr="00D753EC">
        <w:rPr>
          <w:rFonts w:ascii="Times New Roman" w:hAnsi="Times New Roman" w:cs="Times New Roman"/>
          <w:i/>
          <w:iCs/>
          <w:sz w:val="24"/>
          <w:szCs w:val="24"/>
        </w:rPr>
        <w:t>food</w:t>
      </w:r>
      <w:r w:rsidR="009F233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i/>
          <w:iCs/>
          <w:sz w:val="24"/>
          <w:szCs w:val="24"/>
        </w:rPr>
        <w:t>delivery</w:t>
      </w:r>
      <w:r w:rsidRPr="00D753EC">
        <w:rPr>
          <w:rFonts w:ascii="Times New Roman" w:hAnsi="Times New Roman" w:cs="Times New Roman"/>
          <w:sz w:val="24"/>
          <w:szCs w:val="24"/>
        </w:rPr>
        <w:t>, con la prima piattaforma che vede un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incremento del 31% dei visitatori nel mese medio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2020) così come le piattaforme di comparazione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dei prezzi </w:t>
      </w:r>
      <w:r w:rsidRPr="00D753EC">
        <w:rPr>
          <w:rFonts w:ascii="Times New Roman" w:hAnsi="Times New Roman" w:cs="Times New Roman"/>
          <w:sz w:val="24"/>
          <w:szCs w:val="24"/>
        </w:rPr>
        <w:lastRenderedPageBreak/>
        <w:t>(visitate, nel complesso, da più della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metà degli utenti unici, una </w:t>
      </w:r>
      <w:proofErr w:type="spellStart"/>
      <w:r w:rsidRPr="00D753EC">
        <w:rPr>
          <w:rFonts w:ascii="Times New Roman" w:hAnsi="Times New Roman" w:cs="Times New Roman"/>
          <w:i/>
          <w:iCs/>
          <w:sz w:val="24"/>
          <w:szCs w:val="24"/>
        </w:rPr>
        <w:t>reach</w:t>
      </w:r>
      <w:proofErr w:type="spellEnd"/>
      <w:r w:rsidRPr="00D753E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media mensile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di 11,5 p.p. maggiore rispetto al 2019).</w:t>
      </w:r>
    </w:p>
    <w:p w14:paraId="0B5134F6" w14:textId="77777777" w:rsidR="00923B17" w:rsidRDefault="007E0DA7" w:rsidP="00923B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Dal punto di vista degli utenti commerciali,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 dati Istat raccolti nel 2020 e riferiti all’attività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svolta nell’anno precedente dalle imprese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italiane con almeno 10 addetti rivelano come,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in un contesto di incremento delle vendite realizzate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online, aumenti la frequenza con cui gli stessi ricorrono all’intermediazione delle piattaforme.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Nel 2019, infatti, la quota di imprese,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sul totale di quelle che vendono beni e servizi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attraverso il web ovvero concludono le vendite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mediante siti e </w:t>
      </w:r>
      <w:r w:rsidRPr="00D753EC">
        <w:rPr>
          <w:rFonts w:ascii="Times New Roman" w:hAnsi="Times New Roman" w:cs="Times New Roman"/>
          <w:i/>
          <w:iCs/>
          <w:sz w:val="24"/>
          <w:szCs w:val="24"/>
        </w:rPr>
        <w:t xml:space="preserve">app </w:t>
      </w:r>
      <w:r w:rsidRPr="00D753EC">
        <w:rPr>
          <w:rFonts w:ascii="Times New Roman" w:hAnsi="Times New Roman" w:cs="Times New Roman"/>
          <w:sz w:val="24"/>
          <w:szCs w:val="24"/>
        </w:rPr>
        <w:t>di intermediari, supera il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64%, segnando un balzo di 3,6 p.p. rispetto al</w:t>
      </w:r>
      <w:r w:rsidR="009F233C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2018 e di ben 10,5 p.p.</w:t>
      </w:r>
      <w:r w:rsidR="00923B17">
        <w:rPr>
          <w:rFonts w:ascii="Times New Roman" w:hAnsi="Times New Roman" w:cs="Times New Roman"/>
          <w:sz w:val="24"/>
          <w:szCs w:val="24"/>
        </w:rPr>
        <w:t xml:space="preserve"> r</w:t>
      </w:r>
      <w:r w:rsidRPr="00D753EC">
        <w:rPr>
          <w:rFonts w:ascii="Times New Roman" w:hAnsi="Times New Roman" w:cs="Times New Roman"/>
          <w:sz w:val="24"/>
          <w:szCs w:val="24"/>
        </w:rPr>
        <w:t>ispetto al 2016. Per di</w:t>
      </w:r>
      <w:r w:rsidR="00923B1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più, il 23% degli utenti commerciali che compiono</w:t>
      </w:r>
      <w:r w:rsidR="00923B1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vendite online lo fa esclusivamente tramite</w:t>
      </w:r>
      <w:r w:rsidR="00923B1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 xml:space="preserve">piattaforme. </w:t>
      </w:r>
    </w:p>
    <w:p w14:paraId="5FD61690" w14:textId="2E63FE36" w:rsidR="007E0DA7" w:rsidRPr="00D753EC" w:rsidRDefault="007E0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753EC">
        <w:rPr>
          <w:rFonts w:ascii="Times New Roman" w:hAnsi="Times New Roman" w:cs="Times New Roman"/>
          <w:sz w:val="24"/>
          <w:szCs w:val="24"/>
          <w:highlight w:val="yellow"/>
        </w:rPr>
        <w:t>Esaminando più nel dettaglio il ricorso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ai servizi di intermediazione offerti dalle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piattaforme, 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>si rileva che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nel 2019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(ossia nel periodo ancora antecedente alla pandemia),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i settori in cui il fenomeno è più marcato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sono quelli della ristorazione, degli alloggi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e delle attività immobiliari, per i quali la quasi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totalità degli utenti commerciali si affida a intermediari.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Gli utenti commerciali attivi in questi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settori, oltre che nel trasporto e magazzinaggio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e nelle costruzioni, presentano tassi di utilizzo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delle piattaforme per l’esecuzione delle vendite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online superiori a quelli di impiego di propri siti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e app. In ogni caso, nella gran parte delle attività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economiche, più della metà delle imprese si serve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di piattaforme per vendere i propri prodotti e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servizi sul web.</w:t>
      </w:r>
    </w:p>
    <w:p w14:paraId="427BB012" w14:textId="3E0CE654" w:rsidR="007E0DA7" w:rsidRPr="00D753EC" w:rsidRDefault="007E0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  <w:highlight w:val="yellow"/>
        </w:rPr>
        <w:t>Operando un confronto internazionale,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spicca la posizione dell’Italia, che registra una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frequenza con cui gli utenti commerciali si avvalgono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dell’intermediazione delle piattaforme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per le vendite sul web stabilmente più alta della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media europea. Nel 2019, il valore dell’Italia è di 20 p.p. superiore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a quello mediamente osservato per i Paesi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dell’Unione europea, sottolineando ancor più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l’importanza della tutela che necessita di essere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assicurata all’utenza commerciale e la rilevanza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che, in tal senso, assumerà l’operato dell’Autorità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nell’applicazione a livello nazionale del Regolamento</w:t>
      </w:r>
      <w:r w:rsidR="00923B17" w:rsidRPr="00D753E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  <w:highlight w:val="yellow"/>
        </w:rPr>
        <w:t>P2B.</w:t>
      </w:r>
    </w:p>
    <w:p w14:paraId="0B180CC5" w14:textId="17627796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3EC">
        <w:rPr>
          <w:rFonts w:ascii="Times New Roman" w:hAnsi="Times New Roman" w:cs="Times New Roman"/>
          <w:color w:val="000000"/>
          <w:sz w:val="24"/>
          <w:szCs w:val="24"/>
        </w:rPr>
        <w:t>Un ulteriore indicatore di grande interesse</w:t>
      </w:r>
      <w:r w:rsidR="00923B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per l’analisi della posizione di rilievo detenuta</w:t>
      </w:r>
      <w:r w:rsidR="00923B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dalle piattaforme nella prestazione di servizi</w:t>
      </w:r>
      <w:r w:rsidR="00923B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di intermediazione alle imprese è costituito dal</w:t>
      </w:r>
      <w:r w:rsidR="00923B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numero di intermediari generalmente scelti dagli</w:t>
      </w:r>
      <w:r w:rsidR="00923B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utenti commerciali per raggiungere i consumatori.</w:t>
      </w:r>
    </w:p>
    <w:p w14:paraId="5C8515ED" w14:textId="0FE8C611" w:rsidR="007E0DA7" w:rsidRPr="00D753EC" w:rsidRDefault="007E0DA7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3EC">
        <w:rPr>
          <w:rFonts w:ascii="Times New Roman" w:hAnsi="Times New Roman" w:cs="Times New Roman"/>
          <w:color w:val="000000"/>
          <w:sz w:val="24"/>
          <w:szCs w:val="24"/>
        </w:rPr>
        <w:t>In media, il 37% delle imprese italiane con</w:t>
      </w:r>
      <w:r w:rsidR="00923B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almeno 10 addetti che vendono online tramite</w:t>
      </w:r>
      <w:r w:rsidR="00923B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intermediari opta per una sola piattaforma. La</w:t>
      </w:r>
      <w:r w:rsidR="00923B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percentuale degli utenti commerciali che predilige</w:t>
      </w:r>
      <w:r w:rsidR="00923B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single-</w:t>
      </w:r>
      <w:proofErr w:type="spellStart"/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homing</w:t>
      </w:r>
      <w:proofErr w:type="spellEnd"/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(canale unico) sale in alcuni</w:t>
      </w:r>
      <w:r w:rsidR="00923B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settori in particolare, arrivando anche ad attestarsi</w:t>
      </w:r>
      <w:r w:rsidR="00923B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attorno al 70-80%, come accade per le attività</w:t>
      </w:r>
      <w:r w:rsidR="00923B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professionali scientifiche e tecniche e alcuni segmenti</w:t>
      </w:r>
      <w:r w:rsidR="00923B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delle attività manifatturiere. Viceversa, gli</w:t>
      </w:r>
      <w:r w:rsidR="00923B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utenti commerciali in special modo dei settori di</w:t>
      </w:r>
      <w:r w:rsidR="00923B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>alloggi, viaggi e attività immobiliari scelgono di</w:t>
      </w:r>
      <w:r w:rsidR="00923B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color w:val="000000"/>
          <w:sz w:val="24"/>
          <w:szCs w:val="24"/>
        </w:rPr>
        <w:t xml:space="preserve">affidarsi a due o più piattaforme (cd. </w:t>
      </w:r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multi-</w:t>
      </w:r>
      <w:proofErr w:type="spellStart"/>
      <w:r w:rsidRPr="00D753EC">
        <w:rPr>
          <w:rFonts w:ascii="Times New Roman" w:hAnsi="Times New Roman" w:cs="Times New Roman"/>
          <w:i/>
          <w:iCs/>
          <w:color w:val="000000"/>
          <w:sz w:val="24"/>
          <w:szCs w:val="24"/>
        </w:rPr>
        <w:t>homing</w:t>
      </w:r>
      <w:proofErr w:type="spellEnd"/>
      <w:r w:rsidRPr="00D753E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174BEC13" w14:textId="71490E3B" w:rsidR="00E26BF9" w:rsidRPr="00D753EC" w:rsidRDefault="00E26BF9" w:rsidP="00D75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3EC">
        <w:rPr>
          <w:rFonts w:ascii="Times New Roman" w:hAnsi="Times New Roman" w:cs="Times New Roman"/>
          <w:sz w:val="24"/>
          <w:szCs w:val="24"/>
        </w:rPr>
        <w:t>Infine, sotto il profilo del valore delle</w:t>
      </w:r>
      <w:r w:rsidR="00923B1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vendite generato per gli utenti commerciali da</w:t>
      </w:r>
      <w:r w:rsidR="00923B1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ordini ricevuti tramite siti e app di piattaforme,</w:t>
      </w:r>
      <w:r w:rsidR="00923B1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Istat stima che nel 2019 lo stesso corrisponda a</w:t>
      </w:r>
      <w:r w:rsidR="00923B1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circa il 16% del fatturato totale derivante dalle</w:t>
      </w:r>
      <w:r w:rsidR="00923B17">
        <w:rPr>
          <w:rFonts w:ascii="Times New Roman" w:hAnsi="Times New Roman" w:cs="Times New Roman"/>
          <w:sz w:val="24"/>
          <w:szCs w:val="24"/>
        </w:rPr>
        <w:t xml:space="preserve"> </w:t>
      </w:r>
      <w:r w:rsidRPr="00D753EC">
        <w:rPr>
          <w:rFonts w:ascii="Times New Roman" w:hAnsi="Times New Roman" w:cs="Times New Roman"/>
          <w:sz w:val="24"/>
          <w:szCs w:val="24"/>
        </w:rPr>
        <w:t>vendite sul web.</w:t>
      </w:r>
    </w:p>
    <w:p w14:paraId="6EF56FB7" w14:textId="610CBA8A" w:rsidR="007E0DA7" w:rsidRDefault="007E0DA7" w:rsidP="00D753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08959FB" w14:textId="0EDC1423" w:rsidR="00ED661B" w:rsidRPr="00ED661B" w:rsidRDefault="00ED66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D661B" w:rsidRPr="00ED66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acchi Giovanni">
    <w15:presenceInfo w15:providerId="AD" w15:userId="S::giovanni.zacchi@mit.gov.it::26f26a19-65c8-495d-96ea-fc3eb30bee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4C1A"/>
    <w:rsid w:val="00021449"/>
    <w:rsid w:val="00041B61"/>
    <w:rsid w:val="000725A6"/>
    <w:rsid w:val="00081794"/>
    <w:rsid w:val="0008418A"/>
    <w:rsid w:val="00085B72"/>
    <w:rsid w:val="0009177D"/>
    <w:rsid w:val="000B3135"/>
    <w:rsid w:val="001307A0"/>
    <w:rsid w:val="00132170"/>
    <w:rsid w:val="0015591D"/>
    <w:rsid w:val="00181ED9"/>
    <w:rsid w:val="001A55AE"/>
    <w:rsid w:val="001C0C8F"/>
    <w:rsid w:val="00201C48"/>
    <w:rsid w:val="00257306"/>
    <w:rsid w:val="0025762D"/>
    <w:rsid w:val="002A7BFF"/>
    <w:rsid w:val="002B13F5"/>
    <w:rsid w:val="002C101C"/>
    <w:rsid w:val="002C5863"/>
    <w:rsid w:val="002C6029"/>
    <w:rsid w:val="002E2B65"/>
    <w:rsid w:val="003116FA"/>
    <w:rsid w:val="00335B77"/>
    <w:rsid w:val="00346194"/>
    <w:rsid w:val="0037315B"/>
    <w:rsid w:val="00381F2E"/>
    <w:rsid w:val="003B5E88"/>
    <w:rsid w:val="00422C64"/>
    <w:rsid w:val="00477F43"/>
    <w:rsid w:val="004B6DCA"/>
    <w:rsid w:val="004C31C8"/>
    <w:rsid w:val="004D04A6"/>
    <w:rsid w:val="004D4F73"/>
    <w:rsid w:val="004E495E"/>
    <w:rsid w:val="00542246"/>
    <w:rsid w:val="00584930"/>
    <w:rsid w:val="005938A3"/>
    <w:rsid w:val="005C177C"/>
    <w:rsid w:val="005D695D"/>
    <w:rsid w:val="005F0080"/>
    <w:rsid w:val="006703EA"/>
    <w:rsid w:val="006A5576"/>
    <w:rsid w:val="006D55C1"/>
    <w:rsid w:val="006F095D"/>
    <w:rsid w:val="00761763"/>
    <w:rsid w:val="007949E7"/>
    <w:rsid w:val="007A47E4"/>
    <w:rsid w:val="007B6C81"/>
    <w:rsid w:val="007C6D07"/>
    <w:rsid w:val="007D6AA8"/>
    <w:rsid w:val="007E0DA7"/>
    <w:rsid w:val="007E1FC4"/>
    <w:rsid w:val="007F6895"/>
    <w:rsid w:val="00827A9E"/>
    <w:rsid w:val="00831C1F"/>
    <w:rsid w:val="00882EE6"/>
    <w:rsid w:val="00901476"/>
    <w:rsid w:val="0091374D"/>
    <w:rsid w:val="00923B17"/>
    <w:rsid w:val="009B1465"/>
    <w:rsid w:val="009B3844"/>
    <w:rsid w:val="009F233C"/>
    <w:rsid w:val="00A226DE"/>
    <w:rsid w:val="00A55FA6"/>
    <w:rsid w:val="00A564CD"/>
    <w:rsid w:val="00A57D0B"/>
    <w:rsid w:val="00A832F9"/>
    <w:rsid w:val="00AA2E6B"/>
    <w:rsid w:val="00AB3868"/>
    <w:rsid w:val="00B45902"/>
    <w:rsid w:val="00B536CC"/>
    <w:rsid w:val="00B8556A"/>
    <w:rsid w:val="00B860B7"/>
    <w:rsid w:val="00BA0D90"/>
    <w:rsid w:val="00C20FFE"/>
    <w:rsid w:val="00C6115C"/>
    <w:rsid w:val="00CB1366"/>
    <w:rsid w:val="00CB48D8"/>
    <w:rsid w:val="00CE3C04"/>
    <w:rsid w:val="00D11998"/>
    <w:rsid w:val="00D40047"/>
    <w:rsid w:val="00D569E6"/>
    <w:rsid w:val="00D6420F"/>
    <w:rsid w:val="00D753EC"/>
    <w:rsid w:val="00D930C1"/>
    <w:rsid w:val="00D95081"/>
    <w:rsid w:val="00E26BF9"/>
    <w:rsid w:val="00E440B8"/>
    <w:rsid w:val="00E732D4"/>
    <w:rsid w:val="00EC3B53"/>
    <w:rsid w:val="00ED661B"/>
    <w:rsid w:val="00F017F6"/>
    <w:rsid w:val="00F16633"/>
    <w:rsid w:val="00F40F4D"/>
    <w:rsid w:val="00F455A9"/>
    <w:rsid w:val="00F759D6"/>
    <w:rsid w:val="00FC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67ABB"/>
  <w15:docId w15:val="{AA65D365-6E06-4D1B-9C00-76DFA7D5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4C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3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38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5</Pages>
  <Words>3193</Words>
  <Characters>18203</Characters>
  <Application>Microsoft Office Word</Application>
  <DocSecurity>0</DocSecurity>
  <Lines>151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21354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Francia Claudio</dc:creator>
  <cp:lastModifiedBy>Zacchi Giovanni</cp:lastModifiedBy>
  <cp:revision>16</cp:revision>
  <dcterms:created xsi:type="dcterms:W3CDTF">2021-02-02T18:08:00Z</dcterms:created>
  <dcterms:modified xsi:type="dcterms:W3CDTF">2022-05-06T08:24:00Z</dcterms:modified>
</cp:coreProperties>
</file>